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34EE7" w14:textId="4AD9B2E9" w:rsidR="00E02FA6" w:rsidRPr="00211818" w:rsidRDefault="00E02FA6" w:rsidP="00211818">
      <w:pPr>
        <w:pStyle w:val="Bezodstpw"/>
        <w:spacing w:after="120"/>
        <w:rPr>
          <w:rFonts w:ascii="Arial" w:hAnsi="Arial" w:cs="Arial"/>
          <w:b/>
          <w:sz w:val="20"/>
          <w:szCs w:val="20"/>
        </w:rPr>
      </w:pPr>
      <w:commentRangeStart w:id="0"/>
      <w:commentRangeStart w:id="1"/>
      <w:r w:rsidRPr="00211818">
        <w:rPr>
          <w:rFonts w:ascii="Arial" w:hAnsi="Arial" w:cs="Arial"/>
          <w:b/>
          <w:sz w:val="20"/>
          <w:szCs w:val="20"/>
        </w:rPr>
        <w:t xml:space="preserve">Załącznik </w:t>
      </w:r>
      <w:del w:id="2" w:author="Magdalena Zdrodowska" w:date="2025-10-06T19:33:00Z">
        <w:r w:rsidRPr="00211818" w:rsidDel="00296D65">
          <w:rPr>
            <w:rFonts w:ascii="Arial" w:hAnsi="Arial" w:cs="Arial"/>
            <w:b/>
            <w:sz w:val="20"/>
            <w:szCs w:val="20"/>
          </w:rPr>
          <w:delText>4</w:delText>
        </w:r>
      </w:del>
      <w:ins w:id="3" w:author="Magdalena Zdrodowska" w:date="2025-10-06T19:33:00Z">
        <w:r w:rsidR="00296D65">
          <w:rPr>
            <w:rFonts w:ascii="Arial" w:hAnsi="Arial" w:cs="Arial"/>
            <w:b/>
            <w:sz w:val="20"/>
            <w:szCs w:val="20"/>
          </w:rPr>
          <w:t>3</w:t>
        </w:r>
      </w:ins>
      <w:r w:rsidRPr="00211818">
        <w:rPr>
          <w:rFonts w:ascii="Arial" w:hAnsi="Arial" w:cs="Arial"/>
          <w:b/>
          <w:sz w:val="20"/>
          <w:szCs w:val="20"/>
        </w:rPr>
        <w:t xml:space="preserve">.9. Analiza klimatyczna </w:t>
      </w:r>
      <w:commentRangeEnd w:id="0"/>
      <w:r w:rsidR="00BD3FD3">
        <w:rPr>
          <w:rStyle w:val="Odwoaniedokomentarza"/>
        </w:rPr>
        <w:commentReference w:id="0"/>
      </w:r>
      <w:commentRangeEnd w:id="1"/>
      <w:r w:rsidR="00296D65">
        <w:rPr>
          <w:rStyle w:val="Odwoaniedokomentarza"/>
        </w:rPr>
        <w:commentReference w:id="1"/>
      </w:r>
    </w:p>
    <w:p w14:paraId="3A0A1DEE" w14:textId="77777777" w:rsidR="00FB6C21" w:rsidRPr="00FB6C21" w:rsidRDefault="00FB6C21" w:rsidP="00FB6C21">
      <w:pPr>
        <w:spacing w:after="12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312B0249" w14:textId="77777777" w:rsidR="00FB6C21" w:rsidRPr="00FB6C21" w:rsidRDefault="00FB6C21" w:rsidP="00FB6C21">
      <w:pPr>
        <w:autoSpaceDE w:val="0"/>
        <w:autoSpaceDN w:val="0"/>
        <w:adjustRightInd w:val="0"/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 xml:space="preserve">Jednym z obligatoryjnych kryteriów horyzontalnych w FENIKS jest „Odporność infrastruktury na zmiany klimatu”. Weryfikacja polega na ocenie czy projekt jest zgodny z art. 73 ust. 2 lit. j) CPR tzn. czy inwestycja w infrastrukturę o przewidywanej trwałości wynoszącej co najmniej pięć lat przewidziana w ramach projektu jest odporna na zmiany klimatu. Weryfikacja przeprowadzana jest na podstawie uzasadnienia odporności przedsięwzięcia na zmiany klimatu przedstawionego we wniosku o dofinansowanie, a w szczególności sprawdzane jest czy projekt jest przygotowany zgodny z metodologią wynikającą z Wytycznych Komisji Europejskiej: ZAWIADOMIENIE KOMISJI Wytyczne techniczne dotyczące weryfikacji infrastruktury pod względem wpływu na klimat  w latach 2021–2027 (2021/C 373/01) – dalej: Wytyczne KE. Dokument jest dostępny pod linkiem: </w:t>
      </w:r>
    </w:p>
    <w:p w14:paraId="5A0387A7" w14:textId="77777777" w:rsidR="00FB6C21" w:rsidRPr="00FB6C21" w:rsidRDefault="00D265A8" w:rsidP="00FB6C21">
      <w:pPr>
        <w:pStyle w:val="Tekstkomentarza"/>
        <w:spacing w:before="60" w:after="60" w:line="288" w:lineRule="auto"/>
        <w:jc w:val="both"/>
        <w:rPr>
          <w:rFonts w:ascii="Arial" w:hAnsi="Arial" w:cs="Arial"/>
        </w:rPr>
      </w:pPr>
      <w:hyperlink r:id="rId13" w:anchor="ntr1-C_2021373PL.01004601-E0001" w:history="1">
        <w:r w:rsidR="00FB6C21" w:rsidRPr="00FB6C21">
          <w:rPr>
            <w:rStyle w:val="Hipercze"/>
            <w:rFonts w:ascii="Arial" w:hAnsi="Arial" w:cs="Arial"/>
          </w:rPr>
          <w:t>https://eur-lex.europa.eu/legal-content/PL/TXT/HTML/?uri=OJ:C:2021:373:FULL&amp;from=EN#ntr1-C_2021373PL.01004601-E0001</w:t>
        </w:r>
      </w:hyperlink>
    </w:p>
    <w:p w14:paraId="54780967" w14:textId="77777777" w:rsidR="00FB6C21" w:rsidRPr="00FB6C21" w:rsidRDefault="00FB6C21" w:rsidP="00FB6C21">
      <w:pPr>
        <w:autoSpaceDE w:val="0"/>
        <w:autoSpaceDN w:val="0"/>
        <w:adjustRightInd w:val="0"/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499660C" w14:textId="547681D3" w:rsidR="00FB6C21" w:rsidRDefault="00FB6C21" w:rsidP="00FB6C21">
      <w:pPr>
        <w:spacing w:before="60" w:after="60" w:line="288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FB6C21">
        <w:rPr>
          <w:rFonts w:ascii="Arial" w:eastAsia="Calibri" w:hAnsi="Arial" w:cs="Arial"/>
          <w:b/>
          <w:sz w:val="20"/>
          <w:szCs w:val="20"/>
        </w:rPr>
        <w:t xml:space="preserve">A zatem wykonanie analizy klimatycznej według metodologii w Wytycznych KE jest warunkiem spełnienia </w:t>
      </w:r>
      <w:r w:rsidRPr="00CF3BDB">
        <w:rPr>
          <w:rFonts w:ascii="Arial" w:eastAsia="Calibri" w:hAnsi="Arial" w:cs="Arial"/>
          <w:b/>
          <w:sz w:val="20"/>
          <w:szCs w:val="20"/>
        </w:rPr>
        <w:t xml:space="preserve">horyzontalnego </w:t>
      </w:r>
      <w:r w:rsidRPr="00FB6C21">
        <w:rPr>
          <w:rFonts w:ascii="Arial" w:eastAsia="Calibri" w:hAnsi="Arial" w:cs="Arial"/>
          <w:b/>
          <w:sz w:val="20"/>
          <w:szCs w:val="20"/>
        </w:rPr>
        <w:t>obligatoryjnego kryterium oceny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CF3BDB">
        <w:rPr>
          <w:rFonts w:ascii="Arial" w:eastAsia="Calibri" w:hAnsi="Arial" w:cs="Arial"/>
          <w:b/>
          <w:sz w:val="20"/>
          <w:szCs w:val="20"/>
        </w:rPr>
        <w:t xml:space="preserve">nr 17 </w:t>
      </w:r>
      <w:r w:rsidRPr="00CF3BDB">
        <w:rPr>
          <w:rFonts w:ascii="Arial" w:eastAsia="Calibri" w:hAnsi="Arial" w:cs="Arial"/>
          <w:b/>
          <w:i/>
          <w:sz w:val="20"/>
          <w:szCs w:val="20"/>
        </w:rPr>
        <w:t>Odporność infrastruktury na zmiany klimatu</w:t>
      </w:r>
      <w:r w:rsidRPr="00FB6C21">
        <w:rPr>
          <w:rFonts w:ascii="Arial" w:eastAsia="Calibri" w:hAnsi="Arial" w:cs="Arial"/>
          <w:b/>
          <w:sz w:val="20"/>
          <w:szCs w:val="20"/>
        </w:rPr>
        <w:t>.</w:t>
      </w:r>
    </w:p>
    <w:p w14:paraId="615F67FF" w14:textId="075A7158" w:rsidR="00F3068B" w:rsidRPr="00C04E36" w:rsidRDefault="00F3068B" w:rsidP="00FB6C21">
      <w:pPr>
        <w:spacing w:before="60" w:after="60" w:line="288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04E36">
        <w:rPr>
          <w:rFonts w:ascii="Arial" w:eastAsia="Calibri" w:hAnsi="Arial" w:cs="Arial"/>
          <w:sz w:val="20"/>
          <w:szCs w:val="20"/>
        </w:rPr>
        <w:t>Pomocne informacje w tym zakresie zawarte są na stronie internetowej:</w:t>
      </w:r>
    </w:p>
    <w:p w14:paraId="33BB0460" w14:textId="729B02EA" w:rsidR="00F3068B" w:rsidRPr="00C04E36" w:rsidRDefault="00D265A8" w:rsidP="00FB6C21">
      <w:pPr>
        <w:spacing w:before="60" w:after="60" w:line="288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hyperlink r:id="rId14" w:history="1">
        <w:r w:rsidR="00F3068B" w:rsidRPr="00C04E36">
          <w:rPr>
            <w:rStyle w:val="Hipercze"/>
          </w:rPr>
          <w:t>https://www.cupt.gov.pl/strefa-beneficjenta/wdrazanie-projektow/adaptacja-do-zmian-klimatu/</w:t>
        </w:r>
      </w:hyperlink>
      <w:r w:rsidR="00F3068B">
        <w:rPr>
          <w:rFonts w:ascii="Arial" w:eastAsia="Calibri" w:hAnsi="Arial" w:cs="Arial"/>
          <w:sz w:val="20"/>
          <w:szCs w:val="20"/>
        </w:rPr>
        <w:t xml:space="preserve"> </w:t>
      </w:r>
    </w:p>
    <w:p w14:paraId="0BEC8E10" w14:textId="77777777" w:rsidR="00FB6C21" w:rsidRPr="00FB6C21" w:rsidRDefault="00FB6C21" w:rsidP="00FB6C21">
      <w:pPr>
        <w:spacing w:before="60" w:after="60" w:line="288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0D12BC08" w14:textId="77777777" w:rsidR="00FB6C21" w:rsidRPr="00FB6C21" w:rsidRDefault="00FB6C21" w:rsidP="00FB6C21">
      <w:pPr>
        <w:spacing w:before="60" w:after="60" w:line="288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 xml:space="preserve">Poniżej został przedstawiamy zakres analiz jakie należy wykonać zgodnie z zapisami załącznika B. pkt 2. do Wytycznych KE (szczegóły odnośnie wykonania poszczególnych analiz zawarte są w treści Wytycznych KE) </w:t>
      </w:r>
    </w:p>
    <w:p w14:paraId="22C42592" w14:textId="77777777" w:rsidR="00FB6C21" w:rsidRPr="00FB6C21" w:rsidRDefault="00FB6C21" w:rsidP="00FB6C21">
      <w:pPr>
        <w:spacing w:before="60" w:after="60" w:line="288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59E22163" w14:textId="77777777" w:rsidR="00FB6C21" w:rsidRPr="00FB6C21" w:rsidRDefault="00FB6C21" w:rsidP="00FB6C21">
      <w:pPr>
        <w:pStyle w:val="Akapitzlist"/>
        <w:numPr>
          <w:ilvl w:val="0"/>
          <w:numId w:val="10"/>
        </w:numPr>
        <w:spacing w:before="60" w:after="6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FB6C21">
        <w:rPr>
          <w:rFonts w:ascii="Arial" w:eastAsia="Calibri" w:hAnsi="Arial" w:cs="Arial"/>
          <w:b/>
          <w:sz w:val="20"/>
          <w:szCs w:val="20"/>
        </w:rPr>
        <w:t xml:space="preserve">Opis przedsięwzięcia </w:t>
      </w:r>
    </w:p>
    <w:p w14:paraId="5327BA84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— opis projektu infrastrukturalnego i sposobu, w jaki uwzględnia on kwestię zmiany klimatu, z uwzględnieniem informacji finansowych (całkowitych kosztów inwestycji, wkładu UE);</w:t>
      </w:r>
    </w:p>
    <w:p w14:paraId="362B34D8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— proces weryfikacji pod względem wpływu na klimat: opis procesu weryfikacji pod względem wpływu na klimat od wstępnego planowania do zakończenia, z uwzględnieniem włączenia do cyklu rozwoju projektu; źródła danych o obecnych i prognozowanych zmianach klimatu;</w:t>
      </w:r>
    </w:p>
    <w:p w14:paraId="3297029C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664BE0BA" w14:textId="77777777" w:rsidR="00FB6C21" w:rsidRPr="00FB6C21" w:rsidRDefault="00FB6C21" w:rsidP="00FB6C21">
      <w:pPr>
        <w:pStyle w:val="Akapitzlist"/>
        <w:numPr>
          <w:ilvl w:val="0"/>
          <w:numId w:val="10"/>
        </w:numPr>
        <w:spacing w:before="60" w:after="6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FB6C21">
        <w:rPr>
          <w:rFonts w:ascii="Arial" w:eastAsia="Calibri" w:hAnsi="Arial" w:cs="Arial"/>
          <w:b/>
          <w:sz w:val="20"/>
          <w:szCs w:val="20"/>
        </w:rPr>
        <w:t>ANALIZA NEUTRALNOŚCI KLIMATYCZNEJ</w:t>
      </w:r>
    </w:p>
    <w:p w14:paraId="07F93968" w14:textId="77777777" w:rsidR="00FB6C21" w:rsidRPr="00FB6C21" w:rsidRDefault="00FB6C21" w:rsidP="00FB6C21">
      <w:pPr>
        <w:spacing w:before="60" w:after="60" w:line="288" w:lineRule="auto"/>
        <w:jc w:val="both"/>
        <w:rPr>
          <w:rStyle w:val="oj-bold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FB6C21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Szczegółowe informacje dotyczące wykonania tej analizy zawarte są w rozdziale 3.2. Wytycznych KE:  „</w:t>
      </w:r>
      <w:r w:rsidRPr="00FB6C21">
        <w:rPr>
          <w:rStyle w:val="oj-bold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Łagodzenie zmiany klimatu (neutralność klimatyczna)”.</w:t>
      </w:r>
    </w:p>
    <w:p w14:paraId="7F1C0B97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 xml:space="preserve">1. Opis preselekcji i jej wyników – w przypadku zakończenia oceny na tym etapie konieczne jest szczegółowe uzasadnienie odstąpienia od drugiego etapu analizy. </w:t>
      </w:r>
      <w:r w:rsidRPr="00FB6C21">
        <w:rPr>
          <w:rFonts w:ascii="Arial" w:hAnsi="Arial" w:cs="Arial"/>
          <w:color w:val="000000"/>
          <w:sz w:val="20"/>
          <w:szCs w:val="20"/>
          <w:shd w:val="clear" w:color="auto" w:fill="FFFFFF"/>
        </w:rPr>
        <w:t>W tabeli 2 Wytycznych KE przedstawiono proces preselekcji projektów infrastrukturalnych pod kątem emisji gazów cieplarnianych, w ramach którego projekty dzieli się na dwie grupy w zależności od kategorii.</w:t>
      </w:r>
    </w:p>
    <w:p w14:paraId="71F5A4A0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2. W przypadku podjęcia etapu 2 (szczegółowa analiza):</w:t>
      </w:r>
    </w:p>
    <w:p w14:paraId="77B9893B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— opis emisji gazów cieplarnianych i porównanie z progami dla emisji bezwzględnych i względnych. W stosownych przypadkach należy przedstawić opis analizy ekonomicznej i wykorzystania kalkulacyjnego kosztu emisji, jak również analizy wariantów i uwzględnienie zasady „efektywność energetyczna przede wszystkim”;</w:t>
      </w:r>
    </w:p>
    <w:p w14:paraId="23D2870F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— opis spójności projektu z odpowiednimi unijnymi i krajowymi planami w dziedzinie energii i klimatu oraz celem UE polegającym na osiągnięciu redukcji emisji do 2030 r. i neutralności klimatycznej do 2050 r. Należy przedstawić, w jaki sposób projekt przyczynia się do realizacji celów tych planów i zadań;</w:t>
      </w:r>
    </w:p>
    <w:p w14:paraId="5E941035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lastRenderedPageBreak/>
        <w:t>— w przypadku projektów, których przewidywany cykl życia wykracza poza 2050 r. – opis zgodności z działaniami w zakresie eksploatacji, utrzymania i ewentualnej likwidacji w warunkach neutralności klimatycznej;</w:t>
      </w:r>
    </w:p>
    <w:p w14:paraId="713E9F36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— przedstawienie innych istotnych informacji, np. na temat scenariusza odniesienia dotyczącego oceny śladu węglowego;</w:t>
      </w:r>
    </w:p>
    <w:p w14:paraId="0A6ED248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5885CAC7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1FC11E18" w14:textId="77777777" w:rsidR="00FB6C21" w:rsidRPr="00FB6C21" w:rsidRDefault="00FB6C21" w:rsidP="00FB6C21">
      <w:pPr>
        <w:pStyle w:val="Akapitzlist"/>
        <w:numPr>
          <w:ilvl w:val="0"/>
          <w:numId w:val="10"/>
        </w:numPr>
        <w:spacing w:before="60" w:after="6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FB6C21">
        <w:rPr>
          <w:rFonts w:ascii="Arial" w:eastAsia="Calibri" w:hAnsi="Arial" w:cs="Arial"/>
          <w:b/>
          <w:sz w:val="20"/>
          <w:szCs w:val="20"/>
        </w:rPr>
        <w:t>ODPORNOŚĆ NA ZMIANY KLIMATU</w:t>
      </w:r>
    </w:p>
    <w:p w14:paraId="4EAC447A" w14:textId="77777777" w:rsidR="00FB6C21" w:rsidRPr="00FB6C21" w:rsidRDefault="00FB6C21" w:rsidP="00FB6C21">
      <w:pPr>
        <w:pStyle w:val="oj-normal"/>
        <w:shd w:val="clear" w:color="auto" w:fill="FFFFFF"/>
        <w:spacing w:before="60" w:beforeAutospacing="0" w:after="60" w:afterAutospacing="0"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Przedmiotowa analiza powinna być wykonana dla n/w typów projektów infrastrukturalnych (zgodnie z pkt 2 Wytycznych KE)</w:t>
      </w:r>
      <w:r w:rsidRPr="00FB6C21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6"/>
        <w:gridCol w:w="8866"/>
      </w:tblGrid>
      <w:tr w:rsidR="00FB6C21" w:rsidRPr="00FB6C21" w14:paraId="03A8AD8F" w14:textId="77777777" w:rsidTr="00991C09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41CBDA48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C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—</w:t>
            </w:r>
          </w:p>
        </w:tc>
        <w:tc>
          <w:tcPr>
            <w:tcW w:w="0" w:type="auto"/>
            <w:shd w:val="clear" w:color="auto" w:fill="FFFFFF"/>
          </w:tcPr>
          <w:p w14:paraId="4481CD74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42B3B80D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C2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budynki</w:t>
            </w:r>
            <w:r w:rsidRPr="00FB6C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– od domów prywatnych po szkoły lub obiekty przemysłowe, które stanowią najbardziej powszechny rodzaj infrastruktury i podstawę osiedli ludzkich;</w:t>
            </w:r>
          </w:p>
        </w:tc>
      </w:tr>
    </w:tbl>
    <w:p w14:paraId="7916EA76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8872"/>
      </w:tblGrid>
      <w:tr w:rsidR="00FB6C21" w:rsidRPr="00FB6C21" w14:paraId="6CA06C7C" w14:textId="77777777" w:rsidTr="00991C09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7F2DB4D0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C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—</w:t>
            </w:r>
          </w:p>
        </w:tc>
        <w:tc>
          <w:tcPr>
            <w:tcW w:w="0" w:type="auto"/>
            <w:shd w:val="clear" w:color="auto" w:fill="FFFFFF"/>
            <w:hideMark/>
          </w:tcPr>
          <w:p w14:paraId="177E8AD3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C2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elementy infrastruktury oparte na zasobach przyrody</w:t>
            </w:r>
            <w:r w:rsidRPr="00FB6C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takie jak zielone dachy, ściany i przestrzenie oraz systemy odwadniania;</w:t>
            </w:r>
          </w:p>
        </w:tc>
      </w:tr>
    </w:tbl>
    <w:p w14:paraId="616EB4DA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8872"/>
      </w:tblGrid>
      <w:tr w:rsidR="00FB6C21" w:rsidRPr="00FB6C21" w14:paraId="66969526" w14:textId="77777777" w:rsidTr="00991C09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6F1CE6EF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C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—</w:t>
            </w:r>
          </w:p>
        </w:tc>
        <w:tc>
          <w:tcPr>
            <w:tcW w:w="0" w:type="auto"/>
            <w:shd w:val="clear" w:color="auto" w:fill="FFFFFF"/>
            <w:hideMark/>
          </w:tcPr>
          <w:p w14:paraId="42D45390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C2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infrastrukturę sieciową</w:t>
            </w:r>
            <w:r w:rsidRPr="00FB6C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kluczową dla funkcjonowania współczesnej gospodarki i społeczeństwa, w szczególności infrastrukturę energetyczną (np. sieci energetyczne, elektrownie, rurociągi), transport </w:t>
            </w:r>
            <w:hyperlink r:id="rId15" w:anchor="ntr10-C_2021373PL.01000101-E0010" w:history="1">
              <w:r w:rsidRPr="00FB6C2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pl-PL"/>
                </w:rPr>
                <w:t>(</w:t>
              </w:r>
              <w:r w:rsidRPr="00FB6C2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vertAlign w:val="superscript"/>
                  <w:lang w:eastAsia="pl-PL"/>
                </w:rPr>
                <w:t>10</w:t>
              </w:r>
              <w:r w:rsidRPr="00FB6C2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pl-PL"/>
                </w:rPr>
                <w:t>)</w:t>
              </w:r>
            </w:hyperlink>
            <w:r w:rsidRPr="00FB6C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(środki trwałe, takie jak drogi, kolej, porty, porty lotnicze lub infrastrukturę transportową śródlądowych dróg wodnych), technologie informacyjno-komunikacyjne (np. sieci telefonii komórkowej, przewody transmisji danych, centra danych) oraz infrastrukturę wodną (np. rurociągi wodne, rezerwuary, stacje uzdatniania wody);</w:t>
            </w:r>
          </w:p>
        </w:tc>
      </w:tr>
    </w:tbl>
    <w:p w14:paraId="39E4CAD7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8872"/>
      </w:tblGrid>
      <w:tr w:rsidR="00FB6C21" w:rsidRPr="00FB6C21" w14:paraId="57A6C489" w14:textId="77777777" w:rsidTr="00991C09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1946737F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C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—</w:t>
            </w:r>
          </w:p>
        </w:tc>
        <w:tc>
          <w:tcPr>
            <w:tcW w:w="0" w:type="auto"/>
            <w:shd w:val="clear" w:color="auto" w:fill="FFFFFF"/>
            <w:hideMark/>
          </w:tcPr>
          <w:p w14:paraId="3EC99D5D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C2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systemy</w:t>
            </w:r>
            <w:r w:rsidRPr="00FB6C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gospodarowania odpadami wygenerowanymi przez przedsiębiorstwa i gospodarstwa domowe (punkty skupu, sortownie i zakłady recyklingu, spalarnie i składowiska odpadów);</w:t>
            </w:r>
          </w:p>
        </w:tc>
      </w:tr>
    </w:tbl>
    <w:p w14:paraId="33CEAE1C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8872"/>
      </w:tblGrid>
      <w:tr w:rsidR="00FB6C21" w:rsidRPr="00FB6C21" w14:paraId="142679F4" w14:textId="77777777" w:rsidTr="00991C09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1AFA490F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C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—</w:t>
            </w:r>
          </w:p>
        </w:tc>
        <w:tc>
          <w:tcPr>
            <w:tcW w:w="0" w:type="auto"/>
            <w:shd w:val="clear" w:color="auto" w:fill="FFFFFF"/>
            <w:hideMark/>
          </w:tcPr>
          <w:p w14:paraId="0ED1729C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B6C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 </w:t>
            </w:r>
            <w:r w:rsidRPr="00FB6C2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rzeczowe aktywa trwałe</w:t>
            </w:r>
            <w:r w:rsidRPr="00FB6C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z szerszych obszarów polityki, w tym komunikacji, służb ratunkowych, energetyki, finansów, żywności, sektora rządowego, opieki zdrowotnej, kształcenia i szkolenia, badań, ochrony ludności, transportu i gospodarki odpadami lub wodnej;</w:t>
            </w:r>
          </w:p>
        </w:tc>
      </w:tr>
    </w:tbl>
    <w:p w14:paraId="232150B9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50227CD5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561BD6FD" w14:textId="77777777" w:rsidR="00FB6C21" w:rsidRPr="00FB6C21" w:rsidRDefault="00FB6C21" w:rsidP="00FB6C21">
      <w:pPr>
        <w:pStyle w:val="Akapitzlist"/>
        <w:numPr>
          <w:ilvl w:val="0"/>
          <w:numId w:val="9"/>
        </w:num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b/>
          <w:sz w:val="20"/>
          <w:szCs w:val="20"/>
        </w:rPr>
        <w:t>Etap preselekcji</w:t>
      </w:r>
      <w:r w:rsidRPr="00FB6C21">
        <w:rPr>
          <w:rFonts w:ascii="Arial" w:eastAsia="Calibri" w:hAnsi="Arial" w:cs="Arial"/>
          <w:sz w:val="20"/>
          <w:szCs w:val="20"/>
        </w:rPr>
        <w:t xml:space="preserve"> -  opis preselekcji i jej wyników, w tym odpowiednie informacje szczegółowe dotyczące analizy wrażliwości, analizy narażenia i oceny podatności na zagrożenia; </w:t>
      </w:r>
    </w:p>
    <w:p w14:paraId="05137910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718036C" w14:textId="77777777" w:rsidR="00FB6C21" w:rsidRPr="00FB6C21" w:rsidRDefault="00FB6C21" w:rsidP="00FB6C21">
      <w:pPr>
        <w:pStyle w:val="Zwykytekst"/>
        <w:numPr>
          <w:ilvl w:val="0"/>
          <w:numId w:val="9"/>
        </w:numPr>
        <w:spacing w:before="60" w:after="6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FB6C21">
        <w:rPr>
          <w:rFonts w:ascii="Arial" w:eastAsia="Calibri" w:hAnsi="Arial" w:cs="Arial"/>
          <w:b/>
          <w:sz w:val="20"/>
          <w:szCs w:val="20"/>
        </w:rPr>
        <w:t>ANALIZA NARAŻENIA</w:t>
      </w:r>
    </w:p>
    <w:p w14:paraId="4F48314E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hAnsi="Arial" w:cs="Arial"/>
          <w:sz w:val="20"/>
          <w:szCs w:val="20"/>
        </w:rPr>
      </w:pPr>
      <w:r w:rsidRPr="00FB6C21">
        <w:rPr>
          <w:rFonts w:ascii="Arial" w:hAnsi="Arial" w:cs="Arial"/>
          <w:b/>
          <w:bCs/>
          <w:sz w:val="20"/>
          <w:szCs w:val="20"/>
        </w:rPr>
        <w:t>Informacja o możliwości wystąpienia zagrożeń klimatycznych (ekstremalnych zdarzeń pogodowych) – w zakresie obecnych i prognozowanych zmian klimatu.</w:t>
      </w:r>
      <w:r w:rsidRPr="00FB6C21">
        <w:rPr>
          <w:rFonts w:ascii="Arial" w:hAnsi="Arial" w:cs="Arial"/>
          <w:sz w:val="20"/>
          <w:szCs w:val="20"/>
        </w:rPr>
        <w:t xml:space="preserve"> W miarę możliwości (dostępności danych), należy odnieść się do obszaru na którym będzie zlokalizowana inwestycja, a nie do prognozowanych zmian klimatu w zakresie całego kraju. Należy także podać aktualne źródła danych.</w:t>
      </w:r>
    </w:p>
    <w:p w14:paraId="1F986CD5" w14:textId="77777777" w:rsidR="00FB6C21" w:rsidRPr="00FB6C21" w:rsidRDefault="00FB6C21" w:rsidP="00FB6C21">
      <w:pPr>
        <w:autoSpaceDE w:val="0"/>
        <w:autoSpaceDN w:val="0"/>
        <w:adjustRightInd w:val="0"/>
        <w:spacing w:before="60" w:after="60" w:line="288" w:lineRule="auto"/>
        <w:jc w:val="both"/>
        <w:rPr>
          <w:rFonts w:ascii="Arial" w:hAnsi="Arial" w:cs="Arial"/>
          <w:sz w:val="20"/>
          <w:szCs w:val="20"/>
        </w:rPr>
      </w:pPr>
      <w:r w:rsidRPr="00FB6C21">
        <w:rPr>
          <w:rFonts w:ascii="Arial" w:hAnsi="Arial" w:cs="Arial"/>
          <w:sz w:val="20"/>
          <w:szCs w:val="20"/>
        </w:rPr>
        <w:t>Należy przedstawić charakterystykę klimatu obecnego jak i przyszłego.</w:t>
      </w:r>
    </w:p>
    <w:p w14:paraId="3593E5A5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hAnsi="Arial" w:cs="Arial"/>
          <w:sz w:val="20"/>
          <w:szCs w:val="20"/>
        </w:rPr>
      </w:pPr>
      <w:r w:rsidRPr="00FB6C21">
        <w:rPr>
          <w:rFonts w:ascii="Arial" w:hAnsi="Arial" w:cs="Arial"/>
          <w:sz w:val="20"/>
          <w:szCs w:val="20"/>
        </w:rPr>
        <w:t xml:space="preserve">Należy uzasadnić wybór takich a nie innych zagrożeń klimatycznych, które następnie będą poddane dalszym analizom. </w:t>
      </w:r>
      <w:r w:rsidRPr="00FB6C21">
        <w:rPr>
          <w:rFonts w:ascii="Arial" w:eastAsia="Calibri" w:hAnsi="Arial" w:cs="Arial"/>
          <w:sz w:val="20"/>
          <w:szCs w:val="20"/>
        </w:rPr>
        <w:t>Należy także uzasadnić, dlaczego innych zjawisk klimatycznych nie wzięto pod uwagę.</w:t>
      </w:r>
      <w:r w:rsidRPr="00FB6C21">
        <w:rPr>
          <w:rFonts w:ascii="Arial" w:hAnsi="Arial" w:cs="Arial"/>
          <w:sz w:val="20"/>
          <w:szCs w:val="20"/>
        </w:rPr>
        <w:t xml:space="preserve"> Do każdego potencjalnego zagrożenia klimatycznego należy dodać definicję (np. jaki zakres temperatur uznaje się za „wysokie temperatury” lub „falę upałów”).</w:t>
      </w:r>
    </w:p>
    <w:p w14:paraId="05DDC29D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hAnsi="Arial" w:cs="Arial"/>
          <w:sz w:val="20"/>
          <w:szCs w:val="20"/>
        </w:rPr>
      </w:pPr>
      <w:r w:rsidRPr="00FB6C21">
        <w:rPr>
          <w:rFonts w:ascii="Arial" w:hAnsi="Arial" w:cs="Arial"/>
          <w:sz w:val="20"/>
          <w:szCs w:val="20"/>
        </w:rPr>
        <w:t>Można skorzystać z listy zagrożeń klimatycznych dostępnych w „Poradniku weryfikacji inwestycji pod względem wpływu na klimat i adaptacji do zmian klimatu w okresie programowania UE 2021-2027” (tabela 3, str. 19).</w:t>
      </w:r>
    </w:p>
    <w:p w14:paraId="277FA215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hAnsi="Arial" w:cs="Arial"/>
          <w:sz w:val="20"/>
          <w:szCs w:val="20"/>
        </w:rPr>
      </w:pPr>
      <w:r w:rsidRPr="00FB6C21">
        <w:rPr>
          <w:rFonts w:ascii="Arial" w:hAnsi="Arial" w:cs="Arial"/>
          <w:sz w:val="20"/>
          <w:szCs w:val="20"/>
        </w:rPr>
        <w:t xml:space="preserve">Szczegółowe informacje zawarte są w rozdziale </w:t>
      </w:r>
      <w:r w:rsidRPr="00FB6C21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>3.1.  Wytycznych KE: „</w:t>
      </w:r>
      <w:r w:rsidRPr="00FB6C21">
        <w:rPr>
          <w:rStyle w:val="oj-bold"/>
          <w:rFonts w:ascii="Arial" w:hAnsi="Arial" w:cs="Arial"/>
          <w:bCs/>
          <w:color w:val="000000"/>
          <w:sz w:val="20"/>
          <w:szCs w:val="20"/>
          <w:shd w:val="clear" w:color="auto" w:fill="FFFFFF"/>
        </w:rPr>
        <w:t>Przygotowanie weryfikacji pod względem wpływu na klimat”.</w:t>
      </w:r>
    </w:p>
    <w:p w14:paraId="6679B713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hAnsi="Arial" w:cs="Arial"/>
          <w:b/>
          <w:bCs/>
          <w:sz w:val="20"/>
          <w:szCs w:val="20"/>
        </w:rPr>
        <w:lastRenderedPageBreak/>
        <w:t>Na podstawie w/w informacji przeprowadza się analizę narażenia</w:t>
      </w:r>
      <w:r w:rsidRPr="00FB6C21">
        <w:rPr>
          <w:rFonts w:ascii="Arial" w:hAnsi="Arial" w:cs="Arial"/>
          <w:sz w:val="20"/>
          <w:szCs w:val="20"/>
        </w:rPr>
        <w:t xml:space="preserve"> (ekspozycji). </w:t>
      </w:r>
      <w:r w:rsidRPr="00FB6C21">
        <w:rPr>
          <w:rFonts w:ascii="Arial" w:eastAsia="Calibri" w:hAnsi="Arial" w:cs="Arial"/>
          <w:sz w:val="20"/>
          <w:szCs w:val="20"/>
        </w:rPr>
        <w:t>Rekomenduje się stosowanie scenariusza RCP 8,5</w:t>
      </w:r>
    </w:p>
    <w:p w14:paraId="66713DA0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hAnsi="Arial" w:cs="Arial"/>
          <w:sz w:val="20"/>
          <w:szCs w:val="20"/>
        </w:rPr>
        <w:t>Analiza narażenia dotyczy</w:t>
      </w:r>
      <w:r w:rsidRPr="00FB6C21">
        <w:rPr>
          <w:rFonts w:ascii="Arial" w:hAnsi="Arial" w:cs="Arial"/>
          <w:b/>
          <w:bCs/>
          <w:sz w:val="20"/>
          <w:szCs w:val="20"/>
        </w:rPr>
        <w:t xml:space="preserve"> </w:t>
      </w:r>
      <w:r w:rsidRPr="00FB6C21">
        <w:rPr>
          <w:rFonts w:ascii="Arial" w:hAnsi="Arial" w:cs="Arial"/>
          <w:sz w:val="20"/>
          <w:szCs w:val="20"/>
        </w:rPr>
        <w:t xml:space="preserve">tylko lokalizacji – a nie cech charakterystycznych projektu. Należy określić jaki jest poziom narażenia danego obszaru realizacji projektu na wystąpienie danego zagrożenia klimatycznego dla obecnych i prognozowanych zmian klimatu. Wybór poziomu narażenia powinien być poparty uzasadnieniem. </w:t>
      </w:r>
      <w:r w:rsidRPr="00FB6C21">
        <w:rPr>
          <w:rFonts w:ascii="Arial" w:eastAsia="Calibri" w:hAnsi="Arial" w:cs="Arial"/>
          <w:sz w:val="20"/>
          <w:szCs w:val="20"/>
        </w:rPr>
        <w:t xml:space="preserve">Wynikową analizy narażenia jest najwyższa ocena dokonana w ramach danego aspektu. </w:t>
      </w:r>
    </w:p>
    <w:p w14:paraId="21560848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hAnsi="Arial" w:cs="Arial"/>
          <w:sz w:val="20"/>
          <w:szCs w:val="20"/>
        </w:rPr>
      </w:pPr>
    </w:p>
    <w:p w14:paraId="7C886DDF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W przypadku, gdy poszczególne części projektu zlokalizowane są w różnych lokalizacjach – należy przeprowadzić oddzielne analizy narażenia, a zatem oddzielnie przedstawić informacje w zakresie możliwych ryzyk klimatycznych w każdej z lokalizacji.</w:t>
      </w:r>
    </w:p>
    <w:p w14:paraId="18EBFB4D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014730B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B8E3E12" w14:textId="77777777" w:rsidR="00FB6C21" w:rsidRPr="00FB6C21" w:rsidRDefault="00FB6C21" w:rsidP="00FB6C21">
      <w:pPr>
        <w:pStyle w:val="Akapitzlist"/>
        <w:numPr>
          <w:ilvl w:val="0"/>
          <w:numId w:val="9"/>
        </w:numPr>
        <w:spacing w:before="60" w:after="6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FB6C21">
        <w:rPr>
          <w:rFonts w:ascii="Arial" w:eastAsia="Calibri" w:hAnsi="Arial" w:cs="Arial"/>
          <w:b/>
          <w:sz w:val="20"/>
          <w:szCs w:val="20"/>
        </w:rPr>
        <w:t>ANALIZA WRAŻLIWOŚCI</w:t>
      </w:r>
    </w:p>
    <w:p w14:paraId="3AF0008C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 xml:space="preserve">— Analiza wrażliwości </w:t>
      </w:r>
      <w:r w:rsidRPr="00FB6C21">
        <w:rPr>
          <w:rFonts w:ascii="Arial" w:hAnsi="Arial" w:cs="Arial"/>
          <w:sz w:val="20"/>
          <w:szCs w:val="20"/>
        </w:rPr>
        <w:t xml:space="preserve">- ma na celu identyfikację zagrożeń klimatycznych istotnych dla określonego rodzaju projektu, niezależnie od jego lokalizacji. Bazując na cechach charakterystycznych danego projektu, należy wskazać: możliwe negatywne skutki wystąpienia danego zagrożenia klimatycznego dla projektu oraz poziom wrażliwości projektu (np. niski, średni, wysoki) w przypadku wystąpienia danego zagrożenia klimatycznego. Analizę wrażliwości należy przeprowadzić dla czterech n/w aspektów funkcjonowania projektu </w:t>
      </w:r>
      <w:r w:rsidRPr="00FB6C21">
        <w:rPr>
          <w:rFonts w:ascii="Arial" w:eastAsia="Calibri" w:hAnsi="Arial" w:cs="Arial"/>
          <w:sz w:val="20"/>
          <w:szCs w:val="20"/>
        </w:rPr>
        <w:t>(należy także opisać jakie elementy/procesy projektu stanowią te aspekty w przedmiotowym projekcie):</w:t>
      </w:r>
    </w:p>
    <w:p w14:paraId="2451C3B1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3397"/>
        <w:gridCol w:w="5665"/>
      </w:tblGrid>
      <w:tr w:rsidR="00FB6C21" w:rsidRPr="00FB6C21" w14:paraId="40D01D38" w14:textId="77777777" w:rsidTr="00991C09">
        <w:tc>
          <w:tcPr>
            <w:tcW w:w="3397" w:type="dxa"/>
          </w:tcPr>
          <w:p w14:paraId="6FCD260E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B6C21">
              <w:rPr>
                <w:rFonts w:ascii="Arial" w:eastAsia="Calibri" w:hAnsi="Arial" w:cs="Arial"/>
                <w:sz w:val="20"/>
                <w:szCs w:val="20"/>
              </w:rPr>
              <w:t>Aktywa i procesy na miejscu</w:t>
            </w:r>
          </w:p>
        </w:tc>
        <w:tc>
          <w:tcPr>
            <w:tcW w:w="5665" w:type="dxa"/>
          </w:tcPr>
          <w:p w14:paraId="2C39CF3D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B6C21">
              <w:rPr>
                <w:rFonts w:ascii="Arial" w:eastAsia="Calibri" w:hAnsi="Arial" w:cs="Arial"/>
                <w:sz w:val="20"/>
                <w:szCs w:val="20"/>
              </w:rPr>
              <w:t xml:space="preserve">Produkty które powstały w ramach projektu: wykonana infrastruktura </w:t>
            </w:r>
          </w:p>
        </w:tc>
      </w:tr>
      <w:tr w:rsidR="00FB6C21" w:rsidRPr="00FB6C21" w14:paraId="3CD37B12" w14:textId="77777777" w:rsidTr="00991C09">
        <w:tc>
          <w:tcPr>
            <w:tcW w:w="3397" w:type="dxa"/>
          </w:tcPr>
          <w:p w14:paraId="0AFDC0D1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B6C21">
              <w:rPr>
                <w:rFonts w:ascii="Arial" w:eastAsia="Calibri" w:hAnsi="Arial" w:cs="Arial"/>
                <w:sz w:val="20"/>
                <w:szCs w:val="20"/>
              </w:rPr>
              <w:t>Nakłady</w:t>
            </w:r>
          </w:p>
        </w:tc>
        <w:tc>
          <w:tcPr>
            <w:tcW w:w="5665" w:type="dxa"/>
          </w:tcPr>
          <w:p w14:paraId="43DAD2BD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B6C21">
              <w:rPr>
                <w:rFonts w:ascii="Arial" w:eastAsia="Calibri" w:hAnsi="Arial" w:cs="Arial"/>
                <w:sz w:val="20"/>
                <w:szCs w:val="20"/>
              </w:rPr>
              <w:t>Nakłady na utrzymanie infrastruktury: np. zasilanie lamp oświetleniowych, energia elektryczna,</w:t>
            </w:r>
          </w:p>
        </w:tc>
      </w:tr>
      <w:tr w:rsidR="00FB6C21" w:rsidRPr="00FB6C21" w14:paraId="2F91A878" w14:textId="77777777" w:rsidTr="00991C09">
        <w:tc>
          <w:tcPr>
            <w:tcW w:w="3397" w:type="dxa"/>
          </w:tcPr>
          <w:p w14:paraId="18253649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B6C21">
              <w:rPr>
                <w:rFonts w:ascii="Arial" w:eastAsia="Calibri" w:hAnsi="Arial" w:cs="Arial"/>
                <w:sz w:val="20"/>
                <w:szCs w:val="20"/>
              </w:rPr>
              <w:t>Produkty i usługi</w:t>
            </w:r>
          </w:p>
        </w:tc>
        <w:tc>
          <w:tcPr>
            <w:tcW w:w="5665" w:type="dxa"/>
          </w:tcPr>
          <w:p w14:paraId="66A052B4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B6C21">
              <w:rPr>
                <w:rFonts w:ascii="Arial" w:eastAsia="Calibri" w:hAnsi="Arial" w:cs="Arial"/>
                <w:sz w:val="20"/>
                <w:szCs w:val="20"/>
              </w:rPr>
              <w:t xml:space="preserve">Podstawowa funkcja i działalność np. transport towarów, </w:t>
            </w:r>
          </w:p>
        </w:tc>
      </w:tr>
      <w:tr w:rsidR="00FB6C21" w:rsidRPr="00FB6C21" w14:paraId="5133642B" w14:textId="77777777" w:rsidTr="00991C09">
        <w:tc>
          <w:tcPr>
            <w:tcW w:w="3397" w:type="dxa"/>
          </w:tcPr>
          <w:p w14:paraId="01F8DEB6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B6C21">
              <w:rPr>
                <w:rFonts w:ascii="Arial" w:eastAsia="Calibri" w:hAnsi="Arial" w:cs="Arial"/>
                <w:sz w:val="20"/>
                <w:szCs w:val="20"/>
              </w:rPr>
              <w:t xml:space="preserve">Połączenia transportowe                                                          </w:t>
            </w:r>
          </w:p>
        </w:tc>
        <w:tc>
          <w:tcPr>
            <w:tcW w:w="5665" w:type="dxa"/>
          </w:tcPr>
          <w:p w14:paraId="43849ACC" w14:textId="77777777" w:rsidR="00FB6C21" w:rsidRPr="00FB6C21" w:rsidRDefault="00FB6C21" w:rsidP="00991C09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B6C21">
              <w:rPr>
                <w:rFonts w:ascii="Arial" w:eastAsia="Calibri" w:hAnsi="Arial" w:cs="Arial"/>
                <w:sz w:val="20"/>
                <w:szCs w:val="20"/>
              </w:rPr>
              <w:t xml:space="preserve">Wszystkie kwestie związane z dostępem i połączenia transportowe, nawet jeżeli pozostają one poza bezpośrednią kontrolą w projekcie, </w:t>
            </w:r>
          </w:p>
        </w:tc>
      </w:tr>
    </w:tbl>
    <w:p w14:paraId="3B96B138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F1984E4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Należy zamieścić definicję poziomów niski, średni i wysoki – a mianowicie, jakie mogą być skutki w przypadku wystąpienia danego zjawiska klimatycznego. Ponadto w</w:t>
      </w:r>
      <w:r w:rsidRPr="00FB6C21">
        <w:rPr>
          <w:rFonts w:ascii="Arial" w:hAnsi="Arial" w:cs="Arial"/>
          <w:sz w:val="20"/>
          <w:szCs w:val="20"/>
        </w:rPr>
        <w:t xml:space="preserve">ybór poziomu narażenia powinien być poparty uzasadnieniem. </w:t>
      </w:r>
      <w:r w:rsidRPr="00FB6C21">
        <w:rPr>
          <w:rFonts w:ascii="Arial" w:eastAsia="Calibri" w:hAnsi="Arial" w:cs="Arial"/>
          <w:b/>
          <w:sz w:val="20"/>
          <w:szCs w:val="20"/>
        </w:rPr>
        <w:t xml:space="preserve">Wynikową analizy wrażliwości jest najwyższa ocena dokonana w ramach danego aspektu. </w:t>
      </w:r>
    </w:p>
    <w:p w14:paraId="310BE69C" w14:textId="77777777" w:rsidR="00FB6C21" w:rsidRPr="00FB6C21" w:rsidRDefault="00FB6C21" w:rsidP="00FB6C21">
      <w:pPr>
        <w:autoSpaceDE w:val="0"/>
        <w:autoSpaceDN w:val="0"/>
        <w:adjustRightInd w:val="0"/>
        <w:spacing w:before="60" w:after="60" w:line="288" w:lineRule="auto"/>
        <w:jc w:val="both"/>
        <w:rPr>
          <w:rFonts w:ascii="Arial" w:hAnsi="Arial" w:cs="Arial"/>
          <w:sz w:val="20"/>
          <w:szCs w:val="20"/>
        </w:rPr>
      </w:pPr>
      <w:r w:rsidRPr="00FB6C21">
        <w:rPr>
          <w:rFonts w:ascii="Arial" w:hAnsi="Arial" w:cs="Arial"/>
          <w:sz w:val="20"/>
          <w:szCs w:val="20"/>
        </w:rPr>
        <w:t>W przypadku projektów składających się z różnych zadań, analiza narażenia powinna być wykonana w stosownym podziale uwzględniając na specyfikę projektu.</w:t>
      </w:r>
    </w:p>
    <w:p w14:paraId="309AC8F6" w14:textId="77777777" w:rsidR="00FB6C21" w:rsidRPr="00FB6C21" w:rsidRDefault="00FB6C21" w:rsidP="00FB6C21">
      <w:pPr>
        <w:autoSpaceDE w:val="0"/>
        <w:autoSpaceDN w:val="0"/>
        <w:adjustRightInd w:val="0"/>
        <w:spacing w:before="60" w:after="60" w:line="288" w:lineRule="auto"/>
        <w:jc w:val="both"/>
        <w:rPr>
          <w:rFonts w:ascii="Arial" w:hAnsi="Arial" w:cs="Arial"/>
          <w:sz w:val="20"/>
          <w:szCs w:val="20"/>
        </w:rPr>
      </w:pPr>
    </w:p>
    <w:p w14:paraId="3D1C5A7C" w14:textId="77777777" w:rsidR="00FB6C21" w:rsidRPr="00FB6C21" w:rsidRDefault="00FB6C21" w:rsidP="00FB6C21">
      <w:pPr>
        <w:autoSpaceDE w:val="0"/>
        <w:autoSpaceDN w:val="0"/>
        <w:adjustRightInd w:val="0"/>
        <w:spacing w:before="60" w:after="60" w:line="288" w:lineRule="auto"/>
        <w:jc w:val="both"/>
        <w:rPr>
          <w:rFonts w:ascii="Arial" w:hAnsi="Arial" w:cs="Arial"/>
          <w:sz w:val="20"/>
          <w:szCs w:val="20"/>
        </w:rPr>
      </w:pPr>
    </w:p>
    <w:p w14:paraId="03C82E14" w14:textId="77777777" w:rsidR="00FB6C21" w:rsidRPr="00FB6C21" w:rsidRDefault="00FB6C21" w:rsidP="00FB6C21">
      <w:pPr>
        <w:autoSpaceDE w:val="0"/>
        <w:autoSpaceDN w:val="0"/>
        <w:adjustRightInd w:val="0"/>
        <w:spacing w:before="60" w:after="60" w:line="288" w:lineRule="auto"/>
        <w:jc w:val="both"/>
        <w:rPr>
          <w:rFonts w:ascii="Arial" w:hAnsi="Arial" w:cs="Arial"/>
          <w:sz w:val="20"/>
          <w:szCs w:val="20"/>
        </w:rPr>
      </w:pPr>
      <w:r w:rsidRPr="00FB6C21">
        <w:rPr>
          <w:rFonts w:ascii="Arial" w:hAnsi="Arial" w:cs="Arial"/>
          <w:sz w:val="20"/>
          <w:szCs w:val="20"/>
        </w:rPr>
        <w:t>Dodatkowo informujemy, ze w analizie wrażliwości można od razu uwzględnić już istniejące uwarunkowania adaptujące do ryzyk klimatycznych czyli np. specyfikacja techniczna lub już wdrożone procedury gwarantujące odporność i możliwość funkcjonowania w przypadku wystąpienia analizowanych ryzyk klimatycznych.</w:t>
      </w:r>
    </w:p>
    <w:p w14:paraId="319C5F60" w14:textId="77777777" w:rsidR="00FB6C21" w:rsidRPr="00FB6C21" w:rsidRDefault="00FB6C21" w:rsidP="00FB6C21">
      <w:pPr>
        <w:autoSpaceDE w:val="0"/>
        <w:autoSpaceDN w:val="0"/>
        <w:adjustRightInd w:val="0"/>
        <w:spacing w:before="60" w:after="60" w:line="288" w:lineRule="auto"/>
        <w:jc w:val="both"/>
        <w:rPr>
          <w:rFonts w:ascii="Arial" w:hAnsi="Arial" w:cs="Arial"/>
          <w:sz w:val="20"/>
          <w:szCs w:val="20"/>
        </w:rPr>
      </w:pPr>
    </w:p>
    <w:p w14:paraId="5703C2DC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6575BB8" w14:textId="77777777" w:rsidR="00FB6C21" w:rsidRPr="00FB6C21" w:rsidRDefault="00FB6C21" w:rsidP="00FB6C21">
      <w:pPr>
        <w:pStyle w:val="Zwykytekst"/>
        <w:numPr>
          <w:ilvl w:val="0"/>
          <w:numId w:val="9"/>
        </w:numPr>
        <w:spacing w:before="60" w:after="6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FB6C21">
        <w:rPr>
          <w:rFonts w:ascii="Arial" w:eastAsia="Calibri" w:hAnsi="Arial" w:cs="Arial"/>
          <w:b/>
          <w:sz w:val="20"/>
          <w:szCs w:val="20"/>
        </w:rPr>
        <w:lastRenderedPageBreak/>
        <w:t>ANALIZA PODATNOŚCI</w:t>
      </w:r>
    </w:p>
    <w:p w14:paraId="20668DF8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Analiza podatności</w:t>
      </w:r>
      <w:r w:rsidRPr="00FB6C21">
        <w:rPr>
          <w:rFonts w:ascii="Arial" w:eastAsia="Calibri" w:hAnsi="Arial" w:cs="Arial"/>
          <w:b/>
          <w:sz w:val="20"/>
          <w:szCs w:val="20"/>
        </w:rPr>
        <w:t xml:space="preserve"> –</w:t>
      </w:r>
      <w:r w:rsidRPr="00FB6C21">
        <w:rPr>
          <w:rFonts w:ascii="Arial" w:eastAsia="Calibri" w:hAnsi="Arial" w:cs="Arial"/>
          <w:sz w:val="20"/>
          <w:szCs w:val="20"/>
        </w:rPr>
        <w:t xml:space="preserve"> jest wynikową </w:t>
      </w:r>
      <w:r w:rsidRPr="00FB6C21">
        <w:rPr>
          <w:rFonts w:ascii="Arial" w:hAnsi="Arial" w:cs="Arial"/>
          <w:sz w:val="20"/>
          <w:szCs w:val="20"/>
        </w:rPr>
        <w:t>wrażliwości i narażenia. analiza ta Powinna być wykonana w formie matrycy, zgodnie ze wzorem podanym w Wytycznych KE (wzór poniżej)</w:t>
      </w:r>
    </w:p>
    <w:p w14:paraId="19611AB1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hAnsi="Arial" w:cs="Arial"/>
          <w:sz w:val="20"/>
          <w:szCs w:val="20"/>
        </w:rPr>
      </w:pPr>
      <w:r w:rsidRPr="00FB6C21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26407302" wp14:editId="1188DA2A">
            <wp:extent cx="5760720" cy="2299335"/>
            <wp:effectExtent l="0" t="0" r="0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9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9C999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FB6C21">
        <w:rPr>
          <w:rFonts w:ascii="Arial" w:hAnsi="Arial" w:cs="Arial"/>
          <w:bCs/>
          <w:sz w:val="20"/>
          <w:szCs w:val="20"/>
        </w:rPr>
        <w:t>W przypadku, gdy z analizy podatności wynika, że przykładowo:</w:t>
      </w:r>
    </w:p>
    <w:p w14:paraId="52C7CF7E" w14:textId="77777777" w:rsidR="00FB6C21" w:rsidRPr="00FB6C21" w:rsidRDefault="00FB6C21" w:rsidP="00FB6C21">
      <w:pPr>
        <w:pStyle w:val="Zwykytekst"/>
        <w:numPr>
          <w:ilvl w:val="0"/>
          <w:numId w:val="7"/>
        </w:numPr>
        <w:spacing w:before="60" w:after="60" w:line="288" w:lineRule="auto"/>
        <w:jc w:val="both"/>
        <w:rPr>
          <w:rFonts w:ascii="Arial" w:hAnsi="Arial" w:cs="Arial"/>
          <w:sz w:val="20"/>
          <w:szCs w:val="20"/>
        </w:rPr>
      </w:pPr>
      <w:r w:rsidRPr="00FB6C21">
        <w:rPr>
          <w:rFonts w:ascii="Arial" w:hAnsi="Arial" w:cs="Arial"/>
          <w:bCs/>
          <w:sz w:val="20"/>
          <w:szCs w:val="20"/>
        </w:rPr>
        <w:t>projekt z uwagi na swoją specyfikację techniczną nie wymaga dodatkowych środków adaptacyjnych</w:t>
      </w:r>
    </w:p>
    <w:p w14:paraId="566FF79A" w14:textId="77777777" w:rsidR="00FB6C21" w:rsidRPr="00FB6C21" w:rsidRDefault="00FB6C21" w:rsidP="00FB6C21">
      <w:pPr>
        <w:pStyle w:val="Zwykytekst"/>
        <w:numPr>
          <w:ilvl w:val="0"/>
          <w:numId w:val="7"/>
        </w:numPr>
        <w:spacing w:before="60" w:after="60" w:line="288" w:lineRule="auto"/>
        <w:jc w:val="both"/>
        <w:rPr>
          <w:rFonts w:ascii="Arial" w:hAnsi="Arial" w:cs="Arial"/>
          <w:sz w:val="20"/>
          <w:szCs w:val="20"/>
        </w:rPr>
      </w:pPr>
      <w:r w:rsidRPr="00FB6C21">
        <w:rPr>
          <w:rFonts w:ascii="Arial" w:hAnsi="Arial" w:cs="Arial"/>
          <w:bCs/>
          <w:sz w:val="20"/>
          <w:szCs w:val="20"/>
        </w:rPr>
        <w:t>wnioskodawca posiada odpowiednie procedury z instrukcjami postępowania w przypadku wystąpienia zagrożeń klimatycznych -  zapewniającymi możliwość funkcjonowania przedsięwzięcia oraz bezpieczeństwo i zdrowie ludzi,</w:t>
      </w:r>
    </w:p>
    <w:p w14:paraId="207ABF31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FB6C21">
        <w:rPr>
          <w:rFonts w:ascii="Arial" w:hAnsi="Arial" w:cs="Arial"/>
          <w:bCs/>
          <w:sz w:val="20"/>
          <w:szCs w:val="20"/>
        </w:rPr>
        <w:t>na tym etapie można zakończyć analizę. Nie ma wówczas potrzeby przechodzenia do kolejnego etapu – analizy ryzyka.</w:t>
      </w:r>
    </w:p>
    <w:p w14:paraId="20057206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hAnsi="Arial" w:cs="Arial"/>
          <w:bCs/>
          <w:sz w:val="20"/>
          <w:szCs w:val="20"/>
        </w:rPr>
      </w:pPr>
    </w:p>
    <w:p w14:paraId="0BF42501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Jeśli projekt jest w średnim lub wysokim stopniu podatny na analizowane zjawiska wynikające ze zmian klimatu należy przejść do 2 etapu szczegółowych analiz klimatycznych.</w:t>
      </w:r>
    </w:p>
    <w:p w14:paraId="303C3C28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W przypadku gdy projekt jest w średnim poziomie podatności na określone ryzyka klimatyczne, ale jednocześnie Wnioskodawca wykaże posiadanie odpowiednich mechanizmów wewnętrznych i procedur dzięki którym te ryzyka będą akceptowalne – wówczas przy wyczerpującym uzasadnieniu nie będzie konieczności przechodzenia do II etapu analizy – szczegółowej analizy ryzyka.</w:t>
      </w:r>
    </w:p>
    <w:p w14:paraId="11DC8521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3EBF81D" w14:textId="77777777" w:rsidR="00FB6C21" w:rsidRPr="00FB6C21" w:rsidRDefault="00FB6C21" w:rsidP="00FB6C21">
      <w:pPr>
        <w:spacing w:before="60" w:after="60" w:line="288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1E9A420F" w14:textId="77777777" w:rsidR="00FB6C21" w:rsidRPr="00FB6C21" w:rsidRDefault="00FB6C21" w:rsidP="00FB6C21">
      <w:pPr>
        <w:pStyle w:val="Akapitzlist"/>
        <w:numPr>
          <w:ilvl w:val="0"/>
          <w:numId w:val="9"/>
        </w:numPr>
        <w:spacing w:before="60" w:after="6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FB6C21">
        <w:rPr>
          <w:rFonts w:ascii="Arial" w:eastAsia="Calibri" w:hAnsi="Arial" w:cs="Arial"/>
          <w:b/>
          <w:sz w:val="20"/>
          <w:szCs w:val="20"/>
        </w:rPr>
        <w:t xml:space="preserve"> Etap 2 - szczegółowa analiza </w:t>
      </w:r>
    </w:p>
    <w:p w14:paraId="1EE504E8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Szczegółowa analiza ryzyka powinna być przeprowadzona w przypadku, gdy w wyniku I etapu – analizy preselekcji -  stwierdzono obecność ryzyk klimatycznych o średnim lub wysokim stopniu podatności.</w:t>
      </w:r>
    </w:p>
    <w:p w14:paraId="52F9E862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W analizie szczegółowej należy zawrzeć n/w informacje:</w:t>
      </w:r>
    </w:p>
    <w:p w14:paraId="5854E8F8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 xml:space="preserve">— opis oceny ryzyka zmiany klimatu poprzedzony analizą dotkliwości (wpływu), prawdopodobieństwa oraz zidentyfikowanego ryzyka zmiany klimatu. </w:t>
      </w:r>
      <w:r w:rsidRPr="00FB6C21">
        <w:rPr>
          <w:rFonts w:ascii="Arial" w:hAnsi="Arial" w:cs="Arial"/>
          <w:sz w:val="20"/>
          <w:szCs w:val="20"/>
        </w:rPr>
        <w:t xml:space="preserve">Ocena tego, które ryzyka są znaczące, dokonywana jest przez autorów analizy klimatycznej i powinna być poparta uzasadnieniem. </w:t>
      </w:r>
    </w:p>
    <w:p w14:paraId="4C7A451D" w14:textId="77777777" w:rsidR="00FB6C21" w:rsidRPr="00FB6C21" w:rsidRDefault="00FB6C21" w:rsidP="00FB6C21">
      <w:pPr>
        <w:autoSpaceDE w:val="0"/>
        <w:autoSpaceDN w:val="0"/>
        <w:adjustRightInd w:val="0"/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- w jakościowej analizie ryzyk należy opisać i przeanalizować następujące aspekty:</w:t>
      </w:r>
    </w:p>
    <w:p w14:paraId="09BA4D45" w14:textId="77777777" w:rsidR="00FB6C21" w:rsidRPr="00FB6C21" w:rsidRDefault="00FB6C21" w:rsidP="00FB6C2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 xml:space="preserve">Przyczyna: co powoduje, że ryzyko występuje? </w:t>
      </w:r>
    </w:p>
    <w:p w14:paraId="4B32FA7A" w14:textId="77777777" w:rsidR="00FB6C21" w:rsidRPr="00FB6C21" w:rsidRDefault="00FB6C21" w:rsidP="00FB6C2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 xml:space="preserve">Skutek: jaki wpływ będzie miało ryzyko na koszty/ korzyści / czas realizacji projektu/ finansowanie i trwałość finansową projektu? </w:t>
      </w:r>
    </w:p>
    <w:p w14:paraId="7DBFECD0" w14:textId="77777777" w:rsidR="00FB6C21" w:rsidRPr="00FB6C21" w:rsidRDefault="00FB6C21" w:rsidP="00FB6C2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 xml:space="preserve">Podmiot zarządzający ryzykiem: podmiotem takim jest podmiot, który ma uprawnienia do zarządzania określonym ryzykiem i jest odpowiedzialny za zarządzanie nim. </w:t>
      </w:r>
    </w:p>
    <w:p w14:paraId="46ECE73D" w14:textId="77777777" w:rsidR="00FB6C21" w:rsidRPr="00FB6C21" w:rsidRDefault="00FB6C21" w:rsidP="00FB6C2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lastRenderedPageBreak/>
        <w:t xml:space="preserve">Faza projektu, którego dotyczy ryzyko: należy wskazać, czy ryzyko dotyczy jednej z następujących faz projektu: faza przygotowania, faza wdrażania lub  faza operacyjna </w:t>
      </w:r>
    </w:p>
    <w:p w14:paraId="096FFCC9" w14:textId="77777777" w:rsidR="00FB6C21" w:rsidRPr="00FB6C21" w:rsidRDefault="00FB6C21" w:rsidP="00FB6C2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 xml:space="preserve">Prawdopodobieństwo zdarzenia danego ryzyka klimatycznego </w:t>
      </w:r>
    </w:p>
    <w:p w14:paraId="28415488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D54B102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 xml:space="preserve">Poniżej podano wzór matrycy z Wytycznych KE, a szczegółowe informacje odnośnie wykonania poszczególnych etapów zawarte są w rozdziale </w:t>
      </w:r>
      <w:r w:rsidRPr="00FB6C21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>3.3.2 przedmiotowych Wytycznych</w:t>
      </w:r>
      <w:r w:rsidRPr="00FB6C21">
        <w:rPr>
          <w:rFonts w:ascii="Arial" w:eastAsia="Calibri" w:hAnsi="Arial" w:cs="Arial"/>
          <w:sz w:val="20"/>
          <w:szCs w:val="20"/>
        </w:rPr>
        <w:t>:</w:t>
      </w:r>
    </w:p>
    <w:p w14:paraId="65177E21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14EA11D" w14:textId="77777777" w:rsidR="00FB6C21" w:rsidRPr="00FB6C21" w:rsidRDefault="00FB6C21" w:rsidP="00FB6C21">
      <w:pPr>
        <w:pStyle w:val="Zwykytekst"/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noProof/>
          <w:sz w:val="20"/>
          <w:szCs w:val="20"/>
          <w:lang w:eastAsia="pl-PL"/>
        </w:rPr>
        <w:drawing>
          <wp:inline distT="0" distB="0" distL="0" distR="0" wp14:anchorId="4A2626D8" wp14:editId="34ACFF0A">
            <wp:extent cx="5760720" cy="3593465"/>
            <wp:effectExtent l="0" t="0" r="0" b="698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9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7A94E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Z wykonanych powyżej analiz powinna wyniknąć ewentualna konieczność zaprojektowania/zaplanowania środków / działań adaptacyjnych.</w:t>
      </w:r>
    </w:p>
    <w:p w14:paraId="7F76F205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12F9E1C" w14:textId="77777777" w:rsidR="00FB6C21" w:rsidRPr="00FB6C21" w:rsidRDefault="00FB6C21" w:rsidP="00FB6C21">
      <w:pPr>
        <w:pStyle w:val="Akapitzlist"/>
        <w:numPr>
          <w:ilvl w:val="0"/>
          <w:numId w:val="9"/>
        </w:numPr>
        <w:spacing w:before="60" w:after="6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FB6C21">
        <w:rPr>
          <w:rFonts w:ascii="Arial" w:eastAsia="Calibri" w:hAnsi="Arial" w:cs="Arial"/>
          <w:b/>
          <w:sz w:val="20"/>
          <w:szCs w:val="20"/>
        </w:rPr>
        <w:t>DZIAŁANIA ADAPTACYJNE</w:t>
      </w:r>
    </w:p>
    <w:p w14:paraId="6AD1480C" w14:textId="77777777" w:rsidR="00FB6C21" w:rsidRPr="00FB6C21" w:rsidRDefault="00FB6C21" w:rsidP="00FB6C21">
      <w:pPr>
        <w:pStyle w:val="oj-normal"/>
        <w:shd w:val="clear" w:color="auto" w:fill="FFFFFF"/>
        <w:spacing w:before="60" w:beforeAutospacing="0" w:after="60" w:afterAutospacing="0"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B6C21">
        <w:rPr>
          <w:rFonts w:ascii="Arial" w:hAnsi="Arial" w:cs="Arial"/>
          <w:color w:val="000000"/>
          <w:sz w:val="20"/>
          <w:szCs w:val="20"/>
        </w:rPr>
        <w:t>Zgodnie z Wytycznymi Technicznymi KE, jeżeli w wyniku oceny ryzyka okaże się, że istnieje znaczne ryzyko zmiany klimatu związane z projektem, wówczas należy zarządzać takim ryzykiem i ograniczyć je do dopuszczalnego poziomu. W odniesieniu do każdego zidentyfikowanego znacznego ryzyka należy przeanalizować odpowiednie ukierunkowane działania w zakresie przystosowania się do zmiany klimatu. Preferowane działania należy następnie włączyć do projektu na etapie jego koncepcji lub eksploatacji, aby zwiększyć jego odporność na zmianę klimatu.</w:t>
      </w:r>
    </w:p>
    <w:p w14:paraId="79C5F72E" w14:textId="77777777" w:rsidR="00FB6C21" w:rsidRPr="00FB6C21" w:rsidRDefault="00FB6C21" w:rsidP="00FB6C21">
      <w:pPr>
        <w:pStyle w:val="oj-normal"/>
        <w:shd w:val="clear" w:color="auto" w:fill="FFFFFF"/>
        <w:spacing w:before="60" w:beforeAutospacing="0" w:after="60" w:afterAutospacing="0"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B6C21">
        <w:rPr>
          <w:rFonts w:ascii="Arial" w:hAnsi="Arial" w:cs="Arial"/>
          <w:color w:val="000000"/>
          <w:sz w:val="20"/>
          <w:szCs w:val="20"/>
        </w:rPr>
        <w:t>W rozdziale tym należy zawrzeć następujące informacje:</w:t>
      </w:r>
    </w:p>
    <w:p w14:paraId="3AA8A59C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— opis przedstawiający, w jaki sposób zidentyfikowane ryzyka zmiany klimatu uwzględniono w odpowiednich działaniach w zakresie przystosowania się do zmiany klimatu, z uwzględnieniem identyfikacji, oceny, planowania i realizacji tych działań. Działania w zakresie adaptacji do zmian klimatu mogą być: techniczne, organizacyjne, edukacyjne lub mieszane;</w:t>
      </w:r>
    </w:p>
    <w:p w14:paraId="72E61BEC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— opis oceny i jej wyników w odniesieniu do regularnego monitorowania i prowadzenia działań następczych, np. w odniesieniu do kluczowych założeń dotyczących przyszłych warunków klimatycznych.</w:t>
      </w:r>
    </w:p>
    <w:p w14:paraId="00CA2D2A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733649F" w14:textId="77777777" w:rsidR="00FB6C21" w:rsidRPr="00FB6C21" w:rsidRDefault="00FB6C21" w:rsidP="00FB6C21">
      <w:pPr>
        <w:pStyle w:val="Akapitzlist"/>
        <w:numPr>
          <w:ilvl w:val="0"/>
          <w:numId w:val="9"/>
        </w:numPr>
        <w:spacing w:before="60" w:after="6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FB6C21">
        <w:rPr>
          <w:rFonts w:ascii="Arial" w:eastAsia="Calibri" w:hAnsi="Arial" w:cs="Arial"/>
          <w:b/>
          <w:sz w:val="20"/>
          <w:szCs w:val="20"/>
        </w:rPr>
        <w:t>Pozostałe informacje</w:t>
      </w:r>
    </w:p>
    <w:p w14:paraId="39A802BA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lastRenderedPageBreak/>
        <w:t>— opis zgodności projektu z unijnymi i – w stosownych przypadkach – krajowymi, regionalnymi i lokalnymi strategiami i planami dotyczącymi przystosowania się do zmiany klimatu oraz krajowymi lub regionalnymi planami zarządzania ryzykiem związanym z klęskami żywiołowymi;</w:t>
      </w:r>
    </w:p>
    <w:p w14:paraId="5A2BDF7D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— opis wszelkich zadań związanych z weryfikacją pod względem wpływu na klimat, które przełożono na późniejszy etap rozwoju projektu, np. zadań do wykonania przez wykonawcę w trakcie budowy lub przez podmiot zarządzający aktywami w trakcie eksploatacji;</w:t>
      </w:r>
    </w:p>
    <w:p w14:paraId="6029A609" w14:textId="77777777" w:rsidR="00FB6C21" w:rsidRPr="00FB6C21" w:rsidRDefault="00FB6C21" w:rsidP="00FB6C21">
      <w:pPr>
        <w:spacing w:before="60" w:after="6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B6C21">
        <w:rPr>
          <w:rFonts w:ascii="Arial" w:eastAsia="Calibri" w:hAnsi="Arial" w:cs="Arial"/>
          <w:sz w:val="20"/>
          <w:szCs w:val="20"/>
        </w:rPr>
        <w:t>- wszystkie wykonane analizy i zamieszczone informacje powinny być spójne i być powiązane logicznie. Należy także odnieść się do dokumentów związanych z SOOŚ i OOŚ (jeśli dotyczy)</w:t>
      </w:r>
    </w:p>
    <w:p w14:paraId="38D38920" w14:textId="77777777" w:rsidR="00FB6C21" w:rsidRPr="00FB6C21" w:rsidRDefault="00FB6C21" w:rsidP="00FB6C21">
      <w:pPr>
        <w:spacing w:after="120"/>
        <w:rPr>
          <w:rFonts w:ascii="Arial" w:hAnsi="Arial" w:cs="Arial"/>
          <w:b/>
          <w:sz w:val="20"/>
          <w:szCs w:val="20"/>
        </w:rPr>
      </w:pPr>
    </w:p>
    <w:p w14:paraId="51B4F6EB" w14:textId="77777777" w:rsidR="00E02FA6" w:rsidRPr="00211818" w:rsidRDefault="00E02FA6" w:rsidP="00211818">
      <w:pPr>
        <w:spacing w:after="120"/>
        <w:rPr>
          <w:rFonts w:ascii="Arial" w:hAnsi="Arial" w:cs="Arial"/>
          <w:b/>
          <w:sz w:val="20"/>
          <w:szCs w:val="20"/>
        </w:rPr>
      </w:pPr>
    </w:p>
    <w:sectPr w:rsidR="00E02FA6" w:rsidRPr="002118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zymczuk Dorota" w:date="2025-09-30T16:23:00Z" w:initials="SD">
    <w:p w14:paraId="2ED760E4" w14:textId="77777777" w:rsidR="00BD3FD3" w:rsidRDefault="00BD3FD3" w:rsidP="00BD3FD3">
      <w:pPr>
        <w:pStyle w:val="Tekstkomentarza"/>
      </w:pPr>
      <w:r>
        <w:rPr>
          <w:rStyle w:val="Odwoaniedokomentarza"/>
        </w:rPr>
        <w:annotationRef/>
      </w:r>
      <w:r>
        <w:t>Zgodnie z l</w:t>
      </w:r>
      <w:bookmarkStart w:id="4" w:name="_GoBack"/>
      <w:bookmarkEnd w:id="4"/>
      <w:r>
        <w:t>istą załączników (sekcja K instrukcji WOD) analiza klimatyczna stanowi załącznik nr 3.9.</w:t>
      </w:r>
    </w:p>
    <w:p w14:paraId="17ACDB9B" w14:textId="77777777" w:rsidR="00BD3FD3" w:rsidRDefault="00BD3FD3" w:rsidP="00BD3FD3">
      <w:pPr>
        <w:pStyle w:val="Tekstkomentarza"/>
      </w:pPr>
    </w:p>
    <w:p w14:paraId="4D126268" w14:textId="77777777" w:rsidR="00BD3FD3" w:rsidRDefault="00BD3FD3" w:rsidP="00BD3FD3">
      <w:pPr>
        <w:pStyle w:val="Tekstkomentarza"/>
      </w:pPr>
      <w:r>
        <w:t>Prosimy o weryfikację dokumentacji naboru i jej uspójnienie.</w:t>
      </w:r>
    </w:p>
    <w:p w14:paraId="0A78A3EA" w14:textId="5555FFA7" w:rsidR="00BD3FD3" w:rsidRDefault="00BD3FD3">
      <w:pPr>
        <w:pStyle w:val="Tekstkomentarza"/>
      </w:pPr>
    </w:p>
  </w:comment>
  <w:comment w:id="1" w:author="Magdalena Zdrodowska" w:date="2025-10-06T19:34:00Z" w:initials="MZ">
    <w:p w14:paraId="5BA0D6F8" w14:textId="5C989E06" w:rsidR="00296D65" w:rsidRDefault="00296D65">
      <w:pPr>
        <w:pStyle w:val="Tekstkomentarza"/>
      </w:pPr>
      <w:r>
        <w:rPr>
          <w:rStyle w:val="Odwoaniedokomentarza"/>
        </w:rPr>
        <w:annotationRef/>
      </w:r>
      <w:r>
        <w:t>ok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78A3EA" w15:done="1"/>
  <w15:commentEx w15:paraId="5BA0D6F8" w15:paraIdParent="0A78A3E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86827E" w16cex:dateUtc="2025-09-30T14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78A3EA" w16cid:durableId="2C8682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BC6B1" w14:textId="77777777" w:rsidR="00D265A8" w:rsidRDefault="00D265A8" w:rsidP="00F61905">
      <w:pPr>
        <w:spacing w:after="0" w:line="240" w:lineRule="auto"/>
      </w:pPr>
      <w:r>
        <w:separator/>
      </w:r>
    </w:p>
  </w:endnote>
  <w:endnote w:type="continuationSeparator" w:id="0">
    <w:p w14:paraId="6D6B2203" w14:textId="77777777" w:rsidR="00D265A8" w:rsidRDefault="00D265A8" w:rsidP="00F6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56ACF" w14:textId="77777777" w:rsidR="00D265A8" w:rsidRDefault="00D265A8" w:rsidP="00F61905">
      <w:pPr>
        <w:spacing w:after="0" w:line="240" w:lineRule="auto"/>
      </w:pPr>
      <w:r>
        <w:separator/>
      </w:r>
    </w:p>
  </w:footnote>
  <w:footnote w:type="continuationSeparator" w:id="0">
    <w:p w14:paraId="588D84E1" w14:textId="77777777" w:rsidR="00D265A8" w:rsidRDefault="00D265A8" w:rsidP="00F61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723"/>
    <w:multiLevelType w:val="hybridMultilevel"/>
    <w:tmpl w:val="B9DCA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57E2D"/>
    <w:multiLevelType w:val="hybridMultilevel"/>
    <w:tmpl w:val="BACE1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168B7"/>
    <w:multiLevelType w:val="hybridMultilevel"/>
    <w:tmpl w:val="25E4FCF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30E90812"/>
    <w:multiLevelType w:val="hybridMultilevel"/>
    <w:tmpl w:val="B2701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129E7"/>
    <w:multiLevelType w:val="multilevel"/>
    <w:tmpl w:val="6B74A6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" w15:restartNumberingAfterBreak="0">
    <w:nsid w:val="55BE1A26"/>
    <w:multiLevelType w:val="hybridMultilevel"/>
    <w:tmpl w:val="91643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1D4219"/>
    <w:multiLevelType w:val="hybridMultilevel"/>
    <w:tmpl w:val="26285738"/>
    <w:lvl w:ilvl="0" w:tplc="05D06C5E">
      <w:start w:val="1"/>
      <w:numFmt w:val="bullet"/>
      <w:lvlText w:val="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69CA32F1"/>
    <w:multiLevelType w:val="hybridMultilevel"/>
    <w:tmpl w:val="215410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11498"/>
    <w:multiLevelType w:val="hybridMultilevel"/>
    <w:tmpl w:val="68169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F27719"/>
    <w:multiLevelType w:val="hybridMultilevel"/>
    <w:tmpl w:val="215C4240"/>
    <w:lvl w:ilvl="0" w:tplc="F4B8C0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gdalena Zdrodowska">
    <w15:presenceInfo w15:providerId="AD" w15:userId="S-1-5-21-1138391528-1344773269-1099832426-6264"/>
  </w15:person>
  <w15:person w15:author="Szymczuk Dorota">
    <w15:presenceInfo w15:providerId="AD" w15:userId="S::Dorota.Szymczuk@mfipr.gov.pl::e3804d2d-ffd1-42fa-ba86-e42bd8f1e2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274"/>
    <w:rsid w:val="00087929"/>
    <w:rsid w:val="00211818"/>
    <w:rsid w:val="00270343"/>
    <w:rsid w:val="00296D65"/>
    <w:rsid w:val="002E42D4"/>
    <w:rsid w:val="00393E38"/>
    <w:rsid w:val="003E705A"/>
    <w:rsid w:val="004173CC"/>
    <w:rsid w:val="00547F03"/>
    <w:rsid w:val="00584274"/>
    <w:rsid w:val="006C72E1"/>
    <w:rsid w:val="006D3B28"/>
    <w:rsid w:val="006E5F6D"/>
    <w:rsid w:val="007708F2"/>
    <w:rsid w:val="007D20E8"/>
    <w:rsid w:val="007D6FBE"/>
    <w:rsid w:val="00A2595B"/>
    <w:rsid w:val="00A52335"/>
    <w:rsid w:val="00B20782"/>
    <w:rsid w:val="00B55BB1"/>
    <w:rsid w:val="00B71DD4"/>
    <w:rsid w:val="00BB10D3"/>
    <w:rsid w:val="00BD3FD3"/>
    <w:rsid w:val="00C04E36"/>
    <w:rsid w:val="00C410E3"/>
    <w:rsid w:val="00CE1BDF"/>
    <w:rsid w:val="00CF378D"/>
    <w:rsid w:val="00CF3BDB"/>
    <w:rsid w:val="00D265A8"/>
    <w:rsid w:val="00D6616D"/>
    <w:rsid w:val="00D92858"/>
    <w:rsid w:val="00E02FA6"/>
    <w:rsid w:val="00F3068B"/>
    <w:rsid w:val="00F3293C"/>
    <w:rsid w:val="00F61905"/>
    <w:rsid w:val="00FB2967"/>
    <w:rsid w:val="00FB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B8644"/>
  <w15:chartTrackingRefBased/>
  <w15:docId w15:val="{0C2AB6A5-DEB4-463C-B41B-C454732B2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2F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2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93E38"/>
    <w:pPr>
      <w:spacing w:after="0" w:line="240" w:lineRule="auto"/>
    </w:pPr>
  </w:style>
  <w:style w:type="paragraph" w:styleId="Akapitzlist">
    <w:name w:val="List Paragraph"/>
    <w:aliases w:val="maz_wyliczenie,opis dzialania,K-P_odwolanie,A_wyliczenie,Akapit z listą5,punktowane_snoroa,Numerowanie,Kolorowa lista — akcent 11,Akapit z listą BS,List Paragraph,Obiekt,List Paragraph1,BulletC,normalny tekst,Akapit z listą11,sw tekst"/>
    <w:basedOn w:val="Normalny"/>
    <w:link w:val="AkapitzlistZnak"/>
    <w:uiPriority w:val="34"/>
    <w:qFormat/>
    <w:rsid w:val="004173C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4173CC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173CC"/>
    <w:rPr>
      <w:rFonts w:ascii="Calibri" w:hAnsi="Calibri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F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F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F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F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F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F03"/>
    <w:rPr>
      <w:rFonts w:ascii="Segoe UI" w:hAnsi="Segoe UI" w:cs="Segoe UI"/>
      <w:sz w:val="18"/>
      <w:szCs w:val="18"/>
    </w:rPr>
  </w:style>
  <w:style w:type="paragraph" w:customStyle="1" w:styleId="oj-normal">
    <w:name w:val="oj-normal"/>
    <w:basedOn w:val="Normalny"/>
    <w:rsid w:val="00F61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j-bold">
    <w:name w:val="oj-bold"/>
    <w:basedOn w:val="Domylnaczcionkaakapitu"/>
    <w:rsid w:val="00F61905"/>
  </w:style>
  <w:style w:type="character" w:customStyle="1" w:styleId="oj-italic">
    <w:name w:val="oj-italic"/>
    <w:basedOn w:val="Domylnaczcionkaakapitu"/>
    <w:rsid w:val="00F61905"/>
  </w:style>
  <w:style w:type="character" w:styleId="Hipercze">
    <w:name w:val="Hyperlink"/>
    <w:basedOn w:val="Domylnaczcionkaakapitu"/>
    <w:uiPriority w:val="99"/>
    <w:unhideWhenUsed/>
    <w:rsid w:val="00F61905"/>
    <w:rPr>
      <w:color w:val="0000FF"/>
      <w:u w:val="single"/>
    </w:rPr>
  </w:style>
  <w:style w:type="character" w:customStyle="1" w:styleId="oj-super">
    <w:name w:val="oj-super"/>
    <w:basedOn w:val="Domylnaczcionkaakapitu"/>
    <w:rsid w:val="00F6190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19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190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1905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5 Znak,punktowane_snoroa Znak,Numerowanie Znak,Kolorowa lista — akcent 11 Znak,Akapit z listą BS Znak,List Paragraph Znak,Obiekt Znak"/>
    <w:link w:val="Akapitzlist"/>
    <w:uiPriority w:val="34"/>
    <w:qFormat/>
    <w:rsid w:val="00FB6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8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r-lex.europa.eu/legal-content/PL/TXT/HTML/?uri=OJ:C:2021:373:FULL&amp;from=E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eur-lex.europa.eu/legal-content/PL/TXT/HTML/?uri=CELEX:52021XC0916(03)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upt.gov.pl/strefa-beneficjenta/wdrazanie-projektow/adaptacja-do-zmian-klimatu/" TargetMode="Externa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D64D2A95D894D936889C9D96A78E7" ma:contentTypeVersion="3" ma:contentTypeDescription="Utwórz nowy dokument." ma:contentTypeScope="" ma:versionID="55989a7aed614202947304c9b8fbf2ad">
  <xsd:schema xmlns:xsd="http://www.w3.org/2001/XMLSchema" xmlns:xs="http://www.w3.org/2001/XMLSchema" xmlns:p="http://schemas.microsoft.com/office/2006/metadata/properties" xmlns:ns1="http://schemas.microsoft.com/sharepoint/v3" xmlns:ns2="78db968a-dfc8-4812-98f1-61ef61c30ad0" targetNamespace="http://schemas.microsoft.com/office/2006/metadata/properties" ma:root="true" ma:fieldsID="be75eff9f581e00961f6e80430de88ea" ns1:_="" ns2:_="">
    <xsd:import namespace="http://schemas.microsoft.com/sharepoint/v3"/>
    <xsd:import namespace="78db968a-dfc8-4812-98f1-61ef61c30ad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db968a-dfc8-4812-98f1-61ef61c30ad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2F4AC-D0D1-450F-8D44-61701F702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8db968a-dfc8-4812-98f1-61ef61c30a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87CE51-1D25-4CC8-B7AD-9B3A441C4E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135E09-5923-4896-8D2C-A4FE098EA55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CCB9BD6-6418-4509-B1FC-490DB4BC0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1994</Words>
  <Characters>11965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cupt.local</Company>
  <LinksUpToDate>false</LinksUpToDate>
  <CharactersWithSpaces>13932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Kozyra</dc:creator>
  <cp:keywords/>
  <dc:description/>
  <cp:lastModifiedBy>Magdalena Zdrodowska</cp:lastModifiedBy>
  <cp:revision>3</cp:revision>
  <dcterms:created xsi:type="dcterms:W3CDTF">2025-10-06T17:34:00Z</dcterms:created>
  <dcterms:modified xsi:type="dcterms:W3CDTF">2025-10-07T15:00:00Z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0x010100B06D64D2A95D894D936889C9D96A78E7</vt:lpwstr>
  </property>
</Properties>
</file>